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Miradz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B950E5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 w pkt 7.1. SWZ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ins w:id="0" w:author="Aleksandra Pściuk" w:date="2021-01-29T18:12:00Z">
        <w:r>
          <w:rPr>
            <w:rStyle w:val="Odwoanieprzypisudolnego"/>
            <w:rFonts w:ascii="Cambria" w:hAnsi="Cambria" w:cs="Arial"/>
            <w:bCs/>
            <w:i/>
            <w:sz w:val="22"/>
            <w:szCs w:val="22"/>
          </w:rPr>
          <w:footnoteReference w:id="1"/>
        </w:r>
      </w:ins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5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5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  <w:bookmarkStart w:id="6" w:name="_GoBack"/>
      <w:bookmarkEnd w:id="6"/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8" w:rsidRDefault="009E6158" w:rsidP="00C53453">
      <w:r>
        <w:separator/>
      </w:r>
    </w:p>
  </w:endnote>
  <w:endnote w:type="continuationSeparator" w:id="0">
    <w:p w:rsidR="009E6158" w:rsidRDefault="009E6158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8" w:rsidRDefault="009E6158" w:rsidP="00C53453">
      <w:r>
        <w:separator/>
      </w:r>
    </w:p>
  </w:footnote>
  <w:footnote w:type="continuationSeparator" w:id="0">
    <w:p w:rsidR="009E6158" w:rsidRDefault="009E6158" w:rsidP="00C53453">
      <w:r>
        <w:continuationSeparator/>
      </w:r>
    </w:p>
  </w:footnote>
  <w:footnote w:id="1">
    <w:p w:rsidR="00C53453" w:rsidRDefault="00C53453" w:rsidP="00C53453">
      <w:pPr>
        <w:pStyle w:val="Tekstprzypisudolnego"/>
        <w:ind w:left="0" w:firstLine="0"/>
      </w:pPr>
      <w:ins w:id="1" w:author="Aleksandra Pściuk" w:date="2021-01-29T18:12:00Z">
        <w:r>
          <w:rPr>
            <w:rStyle w:val="Odwoanieprzypisudolnego"/>
          </w:rPr>
          <w:footnoteRef/>
        </w:r>
        <w:r>
          <w:t xml:space="preserve"> Jeżeli Wykonawca na zasadach określonych w art. 118 ust. 1 PZP powołuje się na zasoby podmiotu trzeciego celem wykazania spełniania warunków udziału w postępowaniu, </w:t>
        </w:r>
      </w:ins>
      <w:ins w:id="2" w:author="Aleksandra Pściuk" w:date="2021-01-29T18:13:00Z">
        <w:r>
          <w:t xml:space="preserve">niniejsze </w:t>
        </w:r>
      </w:ins>
      <w:ins w:id="3" w:author="Aleksandra Pściuk" w:date="2021-01-29T18:12:00Z">
        <w:r>
          <w:t xml:space="preserve">oświadczenie </w:t>
        </w:r>
      </w:ins>
      <w:ins w:id="4" w:author="Aleksandra Pściuk" w:date="2021-01-29T18:13:00Z">
        <w:r>
          <w:t>obowiązany jest złożyć także podmiot trzeci. Oświadczenie powinno być złożone wraz z ofertą.</w:t>
        </w:r>
      </w:ins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4D5658"/>
    <w:rsid w:val="005F70F8"/>
    <w:rsid w:val="009E6158"/>
    <w:rsid w:val="00B950E5"/>
    <w:rsid w:val="00C53453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FD77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2</cp:revision>
  <dcterms:created xsi:type="dcterms:W3CDTF">2022-06-13T07:36:00Z</dcterms:created>
  <dcterms:modified xsi:type="dcterms:W3CDTF">2022-06-13T08:01:00Z</dcterms:modified>
</cp:coreProperties>
</file>